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media/image2.png" ContentType="image/png"/>
  <Override PartName="/word/media/image3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numbering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tabs>
          <w:tab w:val="clear" w:pos="-720"/>
          <w:tab w:val="clear" w:pos="0"/>
        </w:tabs>
        <w:suppressAutoHyphens w:val="false"/>
        <w:spacing w:before="120" w:after="240"/>
        <w:jc w:val="center"/>
        <w:rPr>
          <w:rFonts w:ascii="Source Sans Pro" w:hAnsi="Source Sans Pro"/>
          <w:b/>
          <w:spacing w:val="0"/>
          <w:sz w:val="21"/>
          <w:szCs w:val="21"/>
          <w:lang w:val="es-ES"/>
        </w:rPr>
      </w:pPr>
      <w:r>
        <w:rPr>
          <w:rFonts w:ascii="Source Sans Pro" w:hAnsi="Source Sans Pro"/>
          <w:b/>
          <w:spacing w:val="0"/>
          <w:sz w:val="21"/>
          <w:szCs w:val="21"/>
          <w:lang w:val="es-ES"/>
        </w:rPr>
        <w:t xml:space="preserve">ANEXO VIII </w:t>
      </w:r>
    </w:p>
    <w:p>
      <w:pPr>
        <w:pStyle w:val="Normal"/>
        <w:tabs>
          <w:tab w:val="clear" w:pos="708"/>
          <w:tab w:val="left" w:pos="-720" w:leader="none"/>
          <w:tab w:val="left" w:pos="0" w:leader="none"/>
        </w:tabs>
        <w:suppressAutoHyphens w:val="true"/>
        <w:spacing w:before="120" w:after="240"/>
        <w:jc w:val="center"/>
        <w:rPr>
          <w:szCs w:val="21"/>
        </w:rPr>
      </w:pPr>
      <w:r>
        <w:rPr>
          <w:b/>
          <w:spacing w:val="-2"/>
          <w:szCs w:val="21"/>
        </w:rPr>
        <w:t xml:space="preserve">DECLARACION RESPONSABLE DE LA ADECUACIÓN DE LOS BIENES </w:t>
      </w:r>
      <w:r>
        <w:rPr>
          <w:b/>
          <w:szCs w:val="21"/>
        </w:rPr>
        <w:t>OBJETO DEL SUMINISTRO AL CUMPLIMIENTO DE LAS DISPOSICIONES ESPECÍFICAS EN MATERIA DE SEGURIDAD Y SALUD.</w:t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before="120" w:after="240"/>
        <w:rPr>
          <w:szCs w:val="21"/>
        </w:rPr>
      </w:pPr>
      <w:r>
        <w:rPr>
          <w:szCs w:val="21"/>
        </w:rPr>
        <w:t>D./Dña. _________________________________________________ DNI___________________ como representante de:____________________________________________________________________</w:t>
      </w:r>
    </w:p>
    <w:p>
      <w:pPr>
        <w:pStyle w:val="Normal"/>
        <w:spacing w:before="120" w:after="240"/>
        <w:rPr>
          <w:szCs w:val="21"/>
        </w:rPr>
      </w:pPr>
      <w:r>
        <w:rPr>
          <w:szCs w:val="21"/>
        </w:rPr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before="120" w:after="240"/>
        <w:ind w:hanging="709" w:left="709"/>
        <w:rPr>
          <w:szCs w:val="21"/>
        </w:rPr>
      </w:pPr>
      <w:r>
        <w:rPr>
          <w:szCs w:val="21"/>
        </w:rPr>
        <w:t>DECLARA BAJO SU RESPONSABILIDAD:</w:t>
      </w:r>
    </w:p>
    <w:p>
      <w:pPr>
        <w:pStyle w:val="Normal"/>
        <w:numPr>
          <w:ilvl w:val="0"/>
          <w:numId w:val="3"/>
        </w:numPr>
        <w:spacing w:before="120" w:after="240"/>
        <w:rPr>
          <w:szCs w:val="21"/>
        </w:rPr>
      </w:pPr>
      <w:r>
        <w:rPr>
          <w:szCs w:val="21"/>
        </w:rPr>
        <w:t>Que conoce los requisitos que han de reunir los bienes objeto del suministro cuya utilización o manejo puedan afectar a la seguridad y salud de las personas trabajadoras de los centros asistenciales del Servicio Andaluz de Salud.</w:t>
      </w:r>
    </w:p>
    <w:p>
      <w:pPr>
        <w:pStyle w:val="Normal"/>
        <w:numPr>
          <w:ilvl w:val="0"/>
          <w:numId w:val="3"/>
        </w:numPr>
        <w:spacing w:before="120" w:after="240"/>
        <w:rPr>
          <w:szCs w:val="21"/>
        </w:rPr>
      </w:pPr>
      <w:r>
        <w:rPr>
          <w:szCs w:val="21"/>
        </w:rPr>
        <w:t>Que los bienes que constituyen el objeto de este acuerdo marco y sus contratos basados CUMPLE</w:t>
      </w:r>
      <w:bookmarkStart w:id="0" w:name="_GoBack"/>
      <w:bookmarkEnd w:id="0"/>
      <w:r>
        <w:rPr>
          <w:szCs w:val="21"/>
        </w:rPr>
        <w:t>N con toda la disposición legal y /o reglamentaria que le es de aplicación en materia de seguridad y salud en el trabajo, así como con las reglamentaciones específicas de carácter industrial o normas UNE que le pudieran igualmente ser de aplicación.</w:t>
      </w:r>
    </w:p>
    <w:p>
      <w:pPr>
        <w:pStyle w:val="Normal"/>
        <w:numPr>
          <w:ilvl w:val="0"/>
          <w:numId w:val="3"/>
        </w:numPr>
        <w:spacing w:before="120" w:after="240"/>
        <w:rPr>
          <w:szCs w:val="21"/>
        </w:rPr>
      </w:pPr>
      <w:r>
        <w:rPr>
          <w:szCs w:val="21"/>
        </w:rPr>
        <w:t>Que asume el COMPROMISO de entregar junto al bien la documentación acreditativa exigida reglamentariamente como puede ser la declaración CE de conformidad, ficha de seguridad, manual de instrucciones, etc.</w:t>
      </w:r>
    </w:p>
    <w:p>
      <w:pPr>
        <w:pStyle w:val="Normal"/>
        <w:numPr>
          <w:ilvl w:val="0"/>
          <w:numId w:val="3"/>
        </w:numPr>
        <w:spacing w:before="120" w:after="240"/>
        <w:rPr>
          <w:szCs w:val="21"/>
        </w:rPr>
      </w:pPr>
      <w:r>
        <w:rPr>
          <w:szCs w:val="21"/>
        </w:rPr>
        <w:t>Que impartirá la formación a las personas trabajadoras cuando así se requiera reglamentariamente.</w:t>
      </w:r>
    </w:p>
    <w:p>
      <w:pPr>
        <w:pStyle w:val="Normal"/>
        <w:spacing w:before="120" w:after="240"/>
        <w:jc w:val="right"/>
        <w:rPr>
          <w:szCs w:val="21"/>
        </w:rPr>
      </w:pPr>
      <w:r>
        <w:rPr>
          <w:szCs w:val="21"/>
        </w:rPr>
        <w:tab/>
        <w:tab/>
        <w:tab/>
        <w:t>Fecha y firma:</w:t>
      </w:r>
    </w:p>
    <w:p>
      <w:pPr>
        <w:pStyle w:val="Normal"/>
        <w:spacing w:before="120" w:after="240"/>
        <w:rPr>
          <w:szCs w:val="21"/>
        </w:rPr>
      </w:pPr>
      <w:r>
        <w:rPr>
          <w:szCs w:val="21"/>
        </w:rPr>
        <w:t>Documentación que se adjunta:</w:t>
      </w:r>
    </w:p>
    <w:p>
      <w:pPr>
        <w:pStyle w:val="Normal"/>
        <w:spacing w:before="120" w:after="240"/>
        <w:rPr>
          <w:szCs w:val="21"/>
        </w:rPr>
      </w:pPr>
      <w:r>
        <w:rPr>
          <w:szCs w:val="21"/>
        </w:rPr>
        <w:t>____________________________________________________________________________________________________________________________________________</w:t>
      </w:r>
    </w:p>
    <w:p>
      <w:pPr>
        <w:pStyle w:val="Normal"/>
        <w:widowControl/>
        <w:bidi w:val="0"/>
        <w:spacing w:before="0" w:after="400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304" w:gutter="0" w:header="1814" w:top="3686" w:footer="630" w:bottom="14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Source Sans Pro">
    <w:charset w:val="01"/>
    <w:family w:val="swiss"/>
    <w:pitch w:val="default"/>
  </w:font>
  <w:font w:name="Source Sans Pro Bold">
    <w:charset w:val="01"/>
    <w:family w:val="roman"/>
    <w:pitch w:val="default"/>
  </w:font>
  <w:font w:name="Source Sans Pro Semibold">
    <w:charset w:val="01"/>
    <w:family w:val="swiss"/>
    <w:pitch w:val="default"/>
  </w:font>
  <w:font w:name="Source Sans Pro Light">
    <w:charset w:val="01"/>
    <w:family w:val="swiss"/>
    <w:pitch w:val="default"/>
  </w:font>
  <w:font w:name="Lucida Grande">
    <w:charset w:val="01"/>
    <w:family w:val="auto"/>
    <w:pitch w:val="default"/>
  </w:font>
  <w:font w:name="Univers 10pt">
    <w:charset w:val="01"/>
    <w:family w:val="swiss"/>
    <w:pitch w:val="default"/>
  </w:font>
  <w:font w:name="Liberation Sans">
    <w:altName w:val="Arial"/>
    <w:charset w:val="00"/>
    <w:family w:val="swiss"/>
    <w:pitch w:val="variable"/>
  </w:font>
  <w:font w:name="Noto Sans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Noto Sans HK Medium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epgina-Datos"/>
      <w:spacing w:before="80" w:after="80"/>
      <w:ind w:left="5812" w:right="-197"/>
      <w:rPr/>
    </w:pPr>
    <w:r>
      <w:rPr/>
    </w:r>
  </w:p>
  <w:p>
    <w:pPr>
      <w:pStyle w:val="Piedepgina-Datos"/>
      <w:tabs>
        <w:tab w:val="clear" w:pos="708"/>
        <w:tab w:val="right" w:pos="9468" w:leader="none"/>
      </w:tabs>
      <w:ind w:left="5812"/>
      <w:rPr/>
    </w:pPr>
    <w:r>
      <w:rPr/>
      <w:tab/>
    </w:r>
  </w:p>
  <w:p>
    <w:pPr>
      <w:pStyle w:val="Normal"/>
      <w:spacing w:before="0" w:after="400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before="0" w:after="400"/>
      <w:jc w:val="both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1" name="Imagen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0763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400"/>
      <w:rPr/>
    </w:pPr>
    <w:del w:id="0" w:author="EVA ROJAS CALVO" w:date="2025-10-23T09:55:10Z">
      <w:r>
        <w:rPr/>
        <w:delText>‍‍‍‍‍‍</w:delText>
      </w:r>
    </w:del>
    <w:ins w:id="1" w:author="EVA ROJAS CALVO" w:date="2025-10-23T09:55:20Z">
      <w:r>
        <w:rPr/>
        <w:drawing>
          <wp:inline distT="0" distB="0" distL="0" distR="0">
            <wp:extent cx="6048375" cy="779145"/>
            <wp:effectExtent l="0" t="0" r="0" b="0"/>
            <wp:docPr id="2" name="Imagen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1" descr="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779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numPicBullet w:numPicBulletId="0">
    <w:pict>
      <v:shape style="width:9.6pt;height:9.6pt" o:bullet="t">
        <v:imagedata r:id="rId1" o:title=""/>
      </v:shape>
    </w:pict>
  </w:numPicBullet>
  <w:abstractNum w:abstractNumId="1"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454" w:hanging="397"/>
      </w:pPr>
      <w:rPr>
        <w:rFonts w:ascii="Symbol" w:hAnsi="Symbol" w:cs="Symbol" w:hint="default"/>
        <w:sz w:val="22"/>
        <w:szCs w:val="22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2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6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4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1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8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573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rFonts w:ascii="Noto Sans HK Medium" w:hAnsi="Noto Sans HK Medium" w:eastAsia="Noto Sans HK Medium"/>
        <w:color w:val="FF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trackRevisions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E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10e7f"/>
    <w:pPr>
      <w:widowControl/>
      <w:bidi w:val="0"/>
      <w:spacing w:before="0" w:after="400"/>
      <w:jc w:val="both"/>
    </w:pPr>
    <w:rPr>
      <w:rFonts w:ascii="Source Sans Pro" w:hAnsi="Source Sans Pro" w:eastAsia="Noto Sans HK" w:cs="Times New Roman"/>
      <w:color w:val="21211E"/>
      <w:kern w:val="0"/>
      <w:sz w:val="21"/>
      <w:szCs w:val="18"/>
      <w:lang w:val="es-ES" w:eastAsia="en-US" w:bidi="ar-SA"/>
    </w:rPr>
  </w:style>
  <w:style w:type="paragraph" w:styleId="Heading1">
    <w:name w:val="heading 1"/>
    <w:next w:val="Normal"/>
    <w:link w:val="Ttulo1Car"/>
    <w:autoRedefine/>
    <w:uiPriority w:val="9"/>
    <w:qFormat/>
    <w:rsid w:val="00e10e7f"/>
    <w:pPr>
      <w:keepNext w:val="true"/>
      <w:widowControl/>
      <w:bidi w:val="0"/>
      <w:spacing w:lineRule="auto" w:line="276" w:before="240" w:after="120"/>
      <w:jc w:val="left"/>
      <w:outlineLvl w:val="0"/>
    </w:pPr>
    <w:rPr>
      <w:rFonts w:ascii="Source Sans Pro Bold" w:hAnsi="Source Sans Pro Bold" w:eastAsia="Times New Roman" w:cs="Times New Roman"/>
      <w:bCs/>
      <w:color w:val="367D3C"/>
      <w:kern w:val="2"/>
      <w:sz w:val="52"/>
      <w:szCs w:val="32"/>
      <w:lang w:val="es-ES" w:eastAsia="en-US" w:bidi="ar-SA"/>
    </w:rPr>
  </w:style>
  <w:style w:type="paragraph" w:styleId="Heading2">
    <w:name w:val="heading 2"/>
    <w:next w:val="Normal"/>
    <w:link w:val="Ttulo2Car"/>
    <w:autoRedefine/>
    <w:uiPriority w:val="9"/>
    <w:unhideWhenUsed/>
    <w:qFormat/>
    <w:rsid w:val="00e10e7f"/>
    <w:pPr>
      <w:keepNext w:val="true"/>
      <w:widowControl/>
      <w:bidi w:val="0"/>
      <w:spacing w:before="480" w:after="480"/>
      <w:contextualSpacing/>
      <w:jc w:val="left"/>
      <w:outlineLvl w:val="1"/>
    </w:pPr>
    <w:rPr>
      <w:rFonts w:ascii="Source Sans Pro Semibold" w:hAnsi="Source Sans Pro Semibold" w:eastAsia="Noto Sans HK Medium" w:cs="Times New Roman"/>
      <w:bCs/>
      <w:iCs/>
      <w:color w:val="000000"/>
      <w:kern w:val="0"/>
      <w:sz w:val="36"/>
      <w:szCs w:val="32"/>
      <w:lang w:val="es-ES" w:eastAsia="en-US" w:bidi="ar-SA"/>
    </w:rPr>
  </w:style>
  <w:style w:type="paragraph" w:styleId="Heading3">
    <w:name w:val="heading 3"/>
    <w:basedOn w:val="Normal"/>
    <w:link w:val="Ttulo3Car"/>
    <w:autoRedefine/>
    <w:uiPriority w:val="9"/>
    <w:unhideWhenUsed/>
    <w:qFormat/>
    <w:rsid w:val="00e10e7f"/>
    <w:pPr>
      <w:keepNext w:val="true"/>
      <w:keepLines/>
      <w:spacing w:before="120" w:after="200"/>
      <w:jc w:val="left"/>
      <w:outlineLvl w:val="2"/>
    </w:pPr>
    <w:rPr>
      <w:rFonts w:ascii="Source Sans Pro Light" w:hAnsi="Source Sans Pro Light" w:eastAsia="游ゴシック Light" w:cs="" w:cstheme="majorBidi" w:eastAsiaTheme="majorEastAsia"/>
      <w:color w:val="367D3C"/>
      <w:sz w:val="28"/>
      <w:szCs w:val="24"/>
    </w:rPr>
  </w:style>
  <w:style w:type="paragraph" w:styleId="Heading4">
    <w:name w:val="heading 4"/>
    <w:basedOn w:val="Normal"/>
    <w:next w:val="Normal"/>
    <w:link w:val="Ttulo4Car"/>
    <w:uiPriority w:val="9"/>
    <w:semiHidden/>
    <w:unhideWhenUsed/>
    <w:qFormat/>
    <w:rsid w:val="00e10e7f"/>
    <w:pPr>
      <w:keepNext w:val="true"/>
      <w:keepLines/>
      <w:spacing w:before="40" w:after="0"/>
      <w:jc w:val="left"/>
      <w:outlineLvl w:val="3"/>
    </w:pPr>
    <w:rPr>
      <w:rFonts w:eastAsia="游ゴシック Light" w:cs="" w:cstheme="majorBidi" w:eastAsiaTheme="majorEastAsia"/>
      <w:i/>
      <w:iCs/>
      <w:color w:val="367D3C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uiPriority w:val="9"/>
    <w:qFormat/>
    <w:rsid w:val="00e10e7f"/>
    <w:rPr>
      <w:rFonts w:ascii="Source Sans Pro Bold" w:hAnsi="Source Sans Pro Bold" w:eastAsia="Times New Roman" w:cs="Times New Roman"/>
      <w:bCs/>
      <w:color w:val="367D3C"/>
      <w:kern w:val="2"/>
      <w:sz w:val="52"/>
      <w:szCs w:val="32"/>
    </w:rPr>
  </w:style>
  <w:style w:type="character" w:styleId="Ttulo2Car" w:customStyle="1">
    <w:name w:val="Título 2 Car"/>
    <w:uiPriority w:val="9"/>
    <w:qFormat/>
    <w:rsid w:val="00e10e7f"/>
    <w:rPr>
      <w:rFonts w:ascii="Source Sans Pro Semibold" w:hAnsi="Source Sans Pro Semibold" w:eastAsia="Noto Sans HK Medium" w:cs="Times New Roman"/>
      <w:bCs/>
      <w:iCs/>
      <w:color w:val="000000"/>
      <w:sz w:val="36"/>
      <w:szCs w:val="32"/>
    </w:rPr>
  </w:style>
  <w:style w:type="character" w:styleId="Ttulo3Car" w:customStyle="1">
    <w:name w:val="Título 3 Car"/>
    <w:basedOn w:val="DefaultParagraphFont"/>
    <w:uiPriority w:val="9"/>
    <w:qFormat/>
    <w:rsid w:val="00e10e7f"/>
    <w:rPr>
      <w:rFonts w:ascii="Source Sans Pro Light" w:hAnsi="Source Sans Pro Light" w:eastAsia="游ゴシック Light" w:cs="" w:cstheme="majorBidi" w:eastAsiaTheme="majorEastAsia"/>
      <w:color w:val="367D3C"/>
      <w:sz w:val="28"/>
    </w:rPr>
  </w:style>
  <w:style w:type="character" w:styleId="PiedepginaCar" w:customStyle="1">
    <w:name w:val="Pie de página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SubttuloCar" w:customStyle="1">
    <w:name w:val="Subtítulo Car"/>
    <w:basedOn w:val="DefaultParagraphFont"/>
    <w:uiPriority w:val="11"/>
    <w:qFormat/>
    <w:rsid w:val="00e10e7f"/>
    <w:rPr>
      <w:rFonts w:eastAsia="游明朝" w:eastAsiaTheme="minorEastAsia"/>
      <w:color w:themeColor="text1" w:themeTint="a5" w:val="5A5A5A"/>
      <w:spacing w:val="15"/>
      <w:sz w:val="21"/>
      <w:szCs w:val="22"/>
    </w:rPr>
  </w:style>
  <w:style w:type="character" w:styleId="Ttulo4Car" w:customStyle="1">
    <w:name w:val="Título 4 Car"/>
    <w:basedOn w:val="DefaultParagraphFont"/>
    <w:uiPriority w:val="9"/>
    <w:semiHidden/>
    <w:qFormat/>
    <w:rsid w:val="00e10e7f"/>
    <w:rPr>
      <w:rFonts w:ascii="Source Sans Pro" w:hAnsi="Source Sans Pro" w:eastAsia="游ゴシック Light" w:cs="" w:cstheme="majorBidi" w:eastAsiaTheme="majorEastAsia"/>
      <w:i/>
      <w:iCs/>
      <w:color w:val="367D3C"/>
      <w:szCs w:val="18"/>
    </w:rPr>
  </w:style>
  <w:style w:type="character" w:styleId="EncabezadoCar" w:customStyle="1">
    <w:name w:val="Encabezado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bd56cc"/>
    <w:rPr>
      <w:rFonts w:ascii="Lucida Grande" w:hAnsi="Lucida Grande" w:eastAsia="Noto Sans HK" w:cs="Lucida Grande"/>
      <w:color w:val="21211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421c4"/>
    <w:rPr>
      <w:color w:themeColor="hyperlink" w:val="0563C1"/>
      <w:u w:val="single"/>
    </w:rPr>
  </w:style>
  <w:style w:type="character" w:styleId="TextoindependienteCar" w:customStyle="1">
    <w:name w:val="Texto independiente Car"/>
    <w:basedOn w:val="DefaultParagraphFont"/>
    <w:qFormat/>
    <w:rsid w:val="00953aa1"/>
    <w:rPr>
      <w:rFonts w:ascii="Univers 10pt" w:hAnsi="Univers 10pt" w:eastAsia="Times New Roman" w:cs="Times New Roman"/>
      <w:spacing w:val="-2"/>
      <w:sz w:val="20"/>
      <w:szCs w:val="20"/>
      <w:lang w:val="en-US" w:eastAsia="es-ES"/>
    </w:rPr>
  </w:style>
  <w:style w:type="character" w:styleId="LineNumber">
    <w:name w:val="line number"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link w:val="TextoindependienteCar"/>
    <w:rsid w:val="00953aa1"/>
    <w:pPr>
      <w:tabs>
        <w:tab w:val="clear" w:pos="708"/>
        <w:tab w:val="left" w:pos="-720" w:leader="none"/>
        <w:tab w:val="left" w:pos="0" w:leader="none"/>
      </w:tabs>
      <w:suppressAutoHyphens w:val="true"/>
      <w:spacing w:before="0" w:after="0"/>
    </w:pPr>
    <w:rPr>
      <w:rFonts w:ascii="Univers 10pt" w:hAnsi="Univers 10pt" w:eastAsia="Times New Roman"/>
      <w:color w:val="auto"/>
      <w:spacing w:val="-2"/>
      <w:sz w:val="20"/>
      <w:szCs w:val="20"/>
      <w:lang w:val="en-US" w:eastAsia="es-ES"/>
    </w:rPr>
  </w:style>
  <w:style w:type="paragraph" w:styleId="List">
    <w:name w:val="List"/>
    <w:basedOn w:val="BodyText"/>
    <w:pPr/>
    <w:rPr>
      <w:rFonts w:ascii="Noto Sans" w:hAnsi="Noto Sans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Noto Sans" w:hAnsi="Noto Sans" w:cs="Arial Unicode M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Noto Sans" w:hAnsi="Noto Sans" w:cs="Arial Unicode MS"/>
    </w:rPr>
  </w:style>
  <w:style w:type="paragraph" w:styleId="Cabecera-Centrodirectivo" w:customStyle="1">
    <w:name w:val="Cabecera - Centro directivo"/>
    <w:autoRedefine/>
    <w:qFormat/>
    <w:rsid w:val="00491cae"/>
    <w:pPr>
      <w:widowControl/>
      <w:bidi w:val="0"/>
      <w:spacing w:before="40" w:after="0"/>
      <w:jc w:val="left"/>
    </w:pPr>
    <w:rPr>
      <w:rFonts w:ascii="Source Sans Pro" w:hAnsi="Source Sans Pro" w:eastAsia="Noto Sans HK" w:cs="Times New Roman"/>
      <w:color w:val="auto"/>
      <w:kern w:val="0"/>
      <w:sz w:val="18"/>
      <w:szCs w:val="16"/>
      <w:lang w:val="es-ES" w:eastAsia="en-US" w:bidi="ar-SA"/>
    </w:rPr>
  </w:style>
  <w:style w:type="paragraph" w:styleId="Cabecera-Consejera" w:customStyle="1">
    <w:name w:val="Cabecera - Consejería"/>
    <w:next w:val="Cabecera-Centrodirectivo"/>
    <w:autoRedefine/>
    <w:qFormat/>
    <w:rsid w:val="00491cae"/>
    <w:pPr>
      <w:widowControl/>
      <w:bidi w:val="0"/>
      <w:spacing w:before="0" w:after="0"/>
      <w:jc w:val="left"/>
    </w:pPr>
    <w:rPr>
      <w:rFonts w:ascii="Source Sans Pro Semibold" w:hAnsi="Source Sans Pro Semibold" w:eastAsia="Noto Sans HK Medium" w:cs="Times New Roman"/>
      <w:color w:val="auto"/>
      <w:kern w:val="0"/>
      <w:sz w:val="18"/>
      <w:szCs w:val="17"/>
      <w:lang w:val="es-ES" w:eastAsia="en-US" w:bidi="ar-SA"/>
    </w:rPr>
  </w:style>
  <w:style w:type="paragraph" w:styleId="Cabecera-NombreConsejeraCentrado" w:customStyle="1">
    <w:name w:val="Cabecera - Nombre Consejería Centrado"/>
    <w:basedOn w:val="Normal"/>
    <w:autoRedefine/>
    <w:qFormat/>
    <w:rsid w:val="00e10e7f"/>
    <w:pPr>
      <w:spacing w:before="0" w:after="280"/>
      <w:contextualSpacing/>
      <w:jc w:val="center"/>
    </w:pPr>
    <w:rPr>
      <w:rFonts w:ascii="Source Sans Pro Semibold" w:hAnsi="Source Sans Pro Semibold" w:eastAsia="Noto Sans HK Medium"/>
      <w:sz w:val="18"/>
      <w:szCs w:val="14"/>
    </w:rPr>
  </w:style>
  <w:style w:type="paragraph" w:styleId="FAX-Datos" w:customStyle="1">
    <w:name w:val="FAX - Datos"/>
    <w:basedOn w:val="Normal"/>
    <w:autoRedefine/>
    <w:qFormat/>
    <w:rsid w:val="00e10e7f"/>
    <w:pPr>
      <w:spacing w:before="0" w:after="120"/>
    </w:pPr>
    <w:rPr>
      <w:rFonts w:ascii="Source Sans Pro Semibold" w:hAnsi="Source Sans Pro Semibold" w:eastAsia="Noto Sans HK Medium"/>
      <w:color w:val="000000"/>
      <w:sz w:val="22"/>
    </w:rPr>
  </w:style>
  <w:style w:type="paragraph" w:styleId="FAX-Mensaje" w:customStyle="1">
    <w:name w:val="FAX - Mensaje"/>
    <w:basedOn w:val="Normal"/>
    <w:autoRedefine/>
    <w:qFormat/>
    <w:rsid w:val="00e10e7f"/>
    <w:pPr>
      <w:spacing w:before="120" w:after="400"/>
      <w:jc w:val="left"/>
    </w:pPr>
    <w:rPr>
      <w:rFonts w:ascii="Source Sans Pro Semibold" w:hAnsi="Source Sans Pro Semibold"/>
      <w:sz w:val="22"/>
    </w:rPr>
  </w:style>
  <w:style w:type="paragraph" w:styleId="Formulario-Ttulos" w:customStyle="1">
    <w:name w:val="Formulario - Títulos"/>
    <w:autoRedefine/>
    <w:qFormat/>
    <w:rsid w:val="00e10e7f"/>
    <w:pPr>
      <w:widowControl/>
      <w:bidi w:val="0"/>
      <w:spacing w:before="0" w:after="0"/>
      <w:jc w:val="left"/>
    </w:pPr>
    <w:rPr>
      <w:rFonts w:ascii="Source Sans Pro Bold" w:hAnsi="Source Sans Pro Bold" w:eastAsia="Noto Sans HK" w:cs="Times New Roman"/>
      <w:bCs/>
      <w:color w:val="367D3C"/>
      <w:kern w:val="0"/>
      <w:sz w:val="24"/>
      <w:szCs w:val="19"/>
      <w:lang w:val="es-ES" w:eastAsia="en-US" w:bidi="ar-SA"/>
    </w:rPr>
  </w:style>
  <w:style w:type="paragraph" w:styleId="Formulario-Datos" w:customStyle="1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false"/>
      <w:color w:val="000000"/>
      <w:sz w:val="21"/>
    </w:rPr>
  </w:style>
  <w:style w:type="paragraph" w:styleId="Formulario-Destinatario" w:customStyle="1">
    <w:name w:val="Formulario - Destinatario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007942"/>
      <w:kern w:val="0"/>
      <w:sz w:val="21"/>
      <w:szCs w:val="19"/>
      <w:lang w:val="es-ES" w:eastAsia="en-US" w:bidi="ar-SA"/>
    </w:rPr>
  </w:style>
  <w:style w:type="paragraph" w:styleId="H6-Anotaciones" w:customStyle="1">
    <w:name w:val="H6 - Anotaciones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21211E"/>
      <w:kern w:val="0"/>
      <w:sz w:val="17"/>
      <w:szCs w:val="14"/>
      <w:lang w:val="es-ES" w:eastAsia="en-US" w:bidi="ar-SA"/>
    </w:rPr>
  </w:style>
  <w:style w:type="paragraph" w:styleId="Invitacin-Cargocompleto" w:customStyle="1">
    <w:name w:val="Invitación - Cargo completo"/>
    <w:basedOn w:val="Normal"/>
    <w:autoRedefine/>
    <w:qFormat/>
    <w:rsid w:val="00e10e7f"/>
    <w:pPr>
      <w:spacing w:lineRule="auto" w:line="165" w:before="120" w:after="0"/>
      <w:jc w:val="left"/>
    </w:pPr>
    <w:rPr>
      <w:color w:val="auto"/>
      <w:sz w:val="22"/>
      <w:szCs w:val="20"/>
    </w:rPr>
  </w:style>
  <w:style w:type="paragraph" w:styleId="Invitacin-Cierre" w:customStyle="1">
    <w:name w:val="Invitación - Cierre"/>
    <w:basedOn w:val="Normal"/>
    <w:autoRedefine/>
    <w:qFormat/>
    <w:rsid w:val="00e10e7f"/>
    <w:pPr>
      <w:spacing w:lineRule="auto" w:line="165"/>
    </w:pPr>
    <w:rPr>
      <w:rFonts w:ascii="Source Sans Pro Semibold" w:hAnsi="Source Sans Pro Semibold" w:eastAsia="Noto Sans HK Medium"/>
      <w:color w:val="007942"/>
      <w:sz w:val="22"/>
      <w:szCs w:val="20"/>
    </w:rPr>
  </w:style>
  <w:style w:type="paragraph" w:styleId="Invitacin-Nombreyapellidos" w:customStyle="1">
    <w:name w:val="Invitación - Nombre y apellidos"/>
    <w:basedOn w:val="Normal"/>
    <w:autoRedefine/>
    <w:qFormat/>
    <w:rsid w:val="00e10e7f"/>
    <w:pPr>
      <w:spacing w:lineRule="auto" w:line="165" w:before="0" w:after="0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styleId="Invitacin-Texto" w:customStyle="1">
    <w:name w:val="Invitación - Texto"/>
    <w:basedOn w:val="Normal"/>
    <w:autoRedefine/>
    <w:qFormat/>
    <w:rsid w:val="00e10e7f"/>
    <w:pPr>
      <w:spacing w:lineRule="auto" w:line="165" w:before="0" w:after="0"/>
      <w:jc w:val="left"/>
    </w:pPr>
    <w:rPr>
      <w:color w:val="auto"/>
      <w:sz w:val="22"/>
      <w:szCs w:val="20"/>
    </w:rPr>
  </w:style>
  <w:style w:type="paragraph" w:styleId="Invitacin-Ttulo" w:customStyle="1">
    <w:name w:val="Invitación - Título"/>
    <w:basedOn w:val="Normal"/>
    <w:autoRedefine/>
    <w:qFormat/>
    <w:rsid w:val="00e10e7f"/>
    <w:pPr>
      <w:spacing w:lineRule="auto" w:line="165" w:before="0" w:after="160"/>
      <w:jc w:val="left"/>
    </w:pPr>
    <w:rPr>
      <w:color w:val="auto"/>
      <w:sz w:val="48"/>
      <w:szCs w:val="44"/>
    </w:rPr>
  </w:style>
  <w:style w:type="paragraph" w:styleId="ListParagraph">
    <w:name w:val="List Paragraph"/>
    <w:basedOn w:val="Normal"/>
    <w:uiPriority w:val="34"/>
    <w:qFormat/>
    <w:rsid w:val="00e10e7f"/>
    <w:pPr>
      <w:spacing w:before="0" w:after="400"/>
      <w:ind w:left="720"/>
      <w:contextualSpacing/>
    </w:pPr>
    <w:rPr/>
  </w:style>
  <w:style w:type="paragraph" w:styleId="Cabeceraypie">
    <w:name w:val="Cabecera y pie"/>
    <w:basedOn w:val="Normal"/>
    <w:qFormat/>
    <w:pPr/>
    <w:rPr/>
  </w:style>
  <w:style w:type="paragraph" w:styleId="Footer">
    <w:name w:val="footer"/>
    <w:basedOn w:val="Normal"/>
    <w:link w:val="Piedepgina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Piedepgina-Datos" w:customStyle="1">
    <w:name w:val="Pie de página - Datos"/>
    <w:autoRedefine/>
    <w:qFormat/>
    <w:rsid w:val="00e10e7f"/>
    <w:pPr>
      <w:widowControl/>
      <w:bidi w:val="0"/>
      <w:spacing w:before="80" w:after="80"/>
      <w:jc w:val="left"/>
    </w:pPr>
    <w:rPr>
      <w:rFonts w:ascii="Source Sans Pro" w:hAnsi="Source Sans Pro" w:eastAsia="Noto Sans HK" w:cs="" w:cstheme="minorBidi"/>
      <w:color w:val="auto"/>
      <w:kern w:val="0"/>
      <w:sz w:val="16"/>
      <w:szCs w:val="14"/>
      <w:lang w:val="es-ES" w:eastAsia="en-US" w:bidi="ar-SA"/>
    </w:rPr>
  </w:style>
  <w:style w:type="paragraph" w:styleId="NoSpacing">
    <w:name w:val="No Spacing"/>
    <w:uiPriority w:val="1"/>
    <w:qFormat/>
    <w:rsid w:val="00e10e7f"/>
    <w:pPr>
      <w:widowControl/>
      <w:bidi w:val="0"/>
      <w:spacing w:before="0" w:after="0"/>
      <w:jc w:val="both"/>
    </w:pPr>
    <w:rPr>
      <w:rFonts w:ascii="Source Sans Pro Light" w:hAnsi="Source Sans Pro Light" w:eastAsia="Noto Sans HK" w:cs="Times New Roman"/>
      <w:color w:val="21211E"/>
      <w:kern w:val="0"/>
      <w:sz w:val="20"/>
      <w:szCs w:val="18"/>
      <w:lang w:val="es-ES" w:eastAsia="en-US" w:bidi="ar-SA"/>
    </w:rPr>
  </w:style>
  <w:style w:type="paragraph" w:styleId="Subtitle">
    <w:name w:val="Subtitle"/>
    <w:basedOn w:val="Normal"/>
    <w:next w:val="Normal"/>
    <w:link w:val="SubttuloCar"/>
    <w:uiPriority w:val="11"/>
    <w:qFormat/>
    <w:rsid w:val="00e10e7f"/>
    <w:pPr>
      <w:spacing w:before="0" w:after="160"/>
    </w:pPr>
    <w:rPr>
      <w:rFonts w:ascii="Calibri" w:hAnsi="Calibri" w:eastAsia="游明朝" w:cs="" w:asciiTheme="minorHAnsi" w:cstheme="minorBidi" w:eastAsiaTheme="minorEastAsia" w:hAnsiTheme="minorHAnsi"/>
      <w:color w:themeColor="text1" w:themeTint="a5" w:val="5A5A5A"/>
      <w:spacing w:val="15"/>
      <w:szCs w:val="22"/>
    </w:rPr>
  </w:style>
  <w:style w:type="paragraph" w:styleId="Tabla-CheckList" w:customStyle="1">
    <w:name w:val="Tabla - Check List"/>
    <w:autoRedefine/>
    <w:qFormat/>
    <w:rsid w:val="00e10e7f"/>
    <w:pPr>
      <w:widowControl/>
      <w:numPr>
        <w:ilvl w:val="0"/>
        <w:numId w:val="1"/>
      </w:numPr>
      <w:bidi w:val="0"/>
      <w:spacing w:before="120" w:after="120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Contenidodesarrollo" w:customStyle="1">
    <w:name w:val="Tabla - Contenido desarrollo"/>
    <w:autoRedefine/>
    <w:qFormat/>
    <w:rsid w:val="00e10e7f"/>
    <w:pPr>
      <w:widowControl/>
      <w:tabs>
        <w:tab w:val="clear" w:pos="708"/>
        <w:tab w:val="left" w:pos="4842" w:leader="none"/>
      </w:tabs>
      <w:bidi w:val="0"/>
      <w:spacing w:before="120" w:after="120"/>
      <w:ind w:left="448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Ttulo" w:customStyle="1">
    <w:name w:val="Tabla - Título"/>
    <w:autoRedefine/>
    <w:qFormat/>
    <w:rsid w:val="00e10e7f"/>
    <w:pPr>
      <w:widowControl/>
      <w:numPr>
        <w:ilvl w:val="0"/>
        <w:numId w:val="2"/>
      </w:numPr>
      <w:bidi w:val="0"/>
      <w:spacing w:before="0" w:after="0"/>
      <w:contextualSpacing/>
      <w:jc w:val="left"/>
    </w:pPr>
    <w:rPr>
      <w:rFonts w:ascii="Source Sans Pro Semibold" w:hAnsi="Source Sans Pro Semibold" w:eastAsia="Noto Sans HK Medium" w:cs="Times New Roman"/>
      <w:color w:val="FFFFFF"/>
      <w:kern w:val="0"/>
      <w:sz w:val="22"/>
      <w:szCs w:val="19"/>
      <w:lang w:val="es-ES" w:eastAsia="en-US" w:bidi="ar-SA"/>
    </w:rPr>
  </w:style>
  <w:style w:type="paragraph" w:styleId="Tabla-Ttulodecampo" w:customStyle="1">
    <w:name w:val="Tabla - Título de campo"/>
    <w:autoRedefine/>
    <w:qFormat/>
    <w:rsid w:val="00e10e7f"/>
    <w:pPr>
      <w:widowControl/>
      <w:bidi w:val="0"/>
      <w:spacing w:before="120" w:after="0"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Cabecera-Delegacindelgobierno" w:customStyle="1">
    <w:name w:val="Cabecera - Delegación del gobierno"/>
    <w:basedOn w:val="Cabecera-Consejera"/>
    <w:autoRedefine/>
    <w:qFormat/>
    <w:rsid w:val="00e10e7f"/>
    <w:pPr/>
    <w:rPr/>
  </w:style>
  <w:style w:type="paragraph" w:styleId="Header">
    <w:name w:val="header"/>
    <w:basedOn w:val="Normal"/>
    <w:link w:val="Encabezado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Formulario-ComuDatos" w:customStyle="1">
    <w:name w:val="Formulario - Comu. Datos"/>
    <w:basedOn w:val="Header"/>
    <w:autoRedefine/>
    <w:qFormat/>
    <w:rsid w:val="00e10e7f"/>
    <w:pPr>
      <w:spacing w:before="0" w:after="0"/>
      <w:contextualSpacing/>
      <w:jc w:val="left"/>
    </w:pPr>
    <w:rPr>
      <w:rFonts w:eastAsia="Noto Sans HK Medium"/>
      <w:color w:val="000000"/>
    </w:rPr>
  </w:style>
  <w:style w:type="paragraph" w:styleId="Piedepgina-Centrado" w:customStyle="1">
    <w:name w:val="Pie de página - Centrado"/>
    <w:basedOn w:val="Piedepgina-Datos"/>
    <w:autoRedefine/>
    <w:qFormat/>
    <w:rsid w:val="00e10e7f"/>
    <w:pPr>
      <w:jc w:val="center"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d56cc"/>
    <w:pPr>
      <w:spacing w:before="0" w:after="0"/>
    </w:pPr>
    <w:rPr>
      <w:rFonts w:ascii="Lucida Grande" w:hAnsi="Lucida Grande" w:cs="Lucida Grande"/>
      <w:sz w:val="18"/>
    </w:rPr>
  </w:style>
  <w:style w:type="paragraph" w:styleId="Contenidodelmarco">
    <w:name w:val="Contenido del marco"/>
    <w:basedOn w:val="Normal"/>
    <w:qFormat/>
    <w:pPr/>
    <w:rPr/>
  </w:style>
  <w:style w:type="numbering" w:styleId="Ningunalista" w:default="1">
    <w:name w:val="Ninguna lista"/>
    <w:uiPriority w:val="99"/>
    <w:semiHidden/>
    <w:unhideWhenUsed/>
    <w:qFormat/>
  </w:style>
  <w:style w:type="numbering" w:styleId="LFO4" w:customStyle="1">
    <w:name w:val="LFO4"/>
    <w:qFormat/>
    <w:rsid w:val="00e10e7f"/>
  </w:style>
  <w:style w:type="numbering" w:styleId="LFO5" w:customStyle="1">
    <w:name w:val="LFO5"/>
    <w:qFormat/>
    <w:rsid w:val="00e10e7f"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e10e7f"/>
    <w:rPr>
      <w:lang w:eastAsia="es-ES_tradn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99C9A0-3D89-44CA-BBF4-15E747345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LibreOffice/24.8.3.2$Windows_X86_64 LibreOffice_project/48a6bac9e7e268aeb4c3483fcf825c94556d9f92</Application>
  <AppVersion>15.0000</AppVersion>
  <Pages>1</Pages>
  <Words>183</Words>
  <Characters>1267</Characters>
  <CharactersWithSpaces>1440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2024-08-06T12:09:00Z</dcterms:created>
  <dc:creator>Pablo M Romero Romero</dc:creator>
  <dc:description/>
  <dc:language>es-ES</dc:language>
  <cp:lastModifiedBy>EVA ROJAS CALVO</cp:lastModifiedBy>
  <cp:lastPrinted>2023-07-13T10:04:00Z</cp:lastPrinted>
  <dcterms:modified xsi:type="dcterms:W3CDTF">2025-10-23T09:55:34Z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